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226" w:rsidRPr="00083D75" w:rsidRDefault="00965226" w:rsidP="009652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965226" w:rsidRPr="003A3983" w:rsidRDefault="00965226" w:rsidP="00965226">
      <w:pPr>
        <w:ind w:right="-1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Начальник Борисовского РЭС</w:t>
      </w:r>
    </w:p>
    <w:p w:rsidR="00965226" w:rsidRPr="003A3983" w:rsidRDefault="00965226" w:rsidP="00965226">
      <w:pPr>
        <w:ind w:right="-2"/>
        <w:contextualSpacing/>
        <w:jc w:val="right"/>
        <w:rPr>
          <w:sz w:val="26"/>
          <w:szCs w:val="26"/>
        </w:rPr>
      </w:pPr>
      <w:r w:rsidRPr="003A3983">
        <w:rPr>
          <w:sz w:val="26"/>
          <w:szCs w:val="26"/>
        </w:rPr>
        <w:t>Р.А.</w:t>
      </w:r>
      <w:r w:rsidR="00B42B2A">
        <w:rPr>
          <w:sz w:val="26"/>
          <w:szCs w:val="26"/>
        </w:rPr>
        <w:t xml:space="preserve"> </w:t>
      </w:r>
      <w:r w:rsidRPr="003A3983">
        <w:rPr>
          <w:sz w:val="26"/>
          <w:szCs w:val="26"/>
        </w:rPr>
        <w:t xml:space="preserve">Шабров </w:t>
      </w:r>
    </w:p>
    <w:p w:rsidR="00965226" w:rsidRPr="003A3983" w:rsidRDefault="00965226" w:rsidP="00965226">
      <w:pPr>
        <w:pStyle w:val="2"/>
        <w:numPr>
          <w:ilvl w:val="0"/>
          <w:numId w:val="0"/>
        </w:numPr>
        <w:spacing w:after="120"/>
        <w:ind w:left="576"/>
        <w:jc w:val="right"/>
        <w:rPr>
          <w:b w:val="0"/>
        </w:rPr>
      </w:pPr>
      <w:r w:rsidRPr="003A3983">
        <w:rPr>
          <w:sz w:val="26"/>
          <w:szCs w:val="26"/>
        </w:rPr>
        <w:t>“____” __________ 202</w:t>
      </w:r>
      <w:r>
        <w:rPr>
          <w:sz w:val="26"/>
          <w:szCs w:val="26"/>
        </w:rPr>
        <w:t>1</w:t>
      </w:r>
      <w:r w:rsidRPr="003A3983">
        <w:rPr>
          <w:sz w:val="26"/>
          <w:szCs w:val="26"/>
        </w:rPr>
        <w:t xml:space="preserve"> г.</w:t>
      </w:r>
    </w:p>
    <w:p w:rsidR="0064701B" w:rsidRDefault="0064701B" w:rsidP="0064701B">
      <w:pPr>
        <w:tabs>
          <w:tab w:val="right" w:pos="10207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65226" w:rsidRPr="00965226" w:rsidRDefault="00965226" w:rsidP="00965226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1226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B45060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>к</w:t>
      </w:r>
      <w:r w:rsidR="0078415B" w:rsidRPr="0078415B">
        <w:rPr>
          <w:b/>
          <w:sz w:val="26"/>
          <w:szCs w:val="26"/>
        </w:rPr>
        <w:t>абель</w:t>
      </w:r>
      <w:r w:rsidR="001F4F3E">
        <w:rPr>
          <w:b/>
          <w:sz w:val="26"/>
          <w:szCs w:val="26"/>
        </w:rPr>
        <w:t>ной арматуры</w:t>
      </w:r>
      <w:r w:rsidR="00513A53" w:rsidRPr="001314ED">
        <w:rPr>
          <w:b/>
          <w:sz w:val="26"/>
          <w:szCs w:val="26"/>
        </w:rPr>
        <w:t xml:space="preserve"> (</w:t>
      </w:r>
      <w:r w:rsidR="00FA3D16" w:rsidRPr="00FA3D16">
        <w:rPr>
          <w:b/>
          <w:sz w:val="26"/>
          <w:szCs w:val="26"/>
        </w:rPr>
        <w:t>Клемма WAGO 222-413</w:t>
      </w:r>
      <w:r w:rsidR="00513A53">
        <w:rPr>
          <w:b/>
          <w:sz w:val="26"/>
          <w:szCs w:val="26"/>
        </w:rPr>
        <w:t>)</w:t>
      </w:r>
      <w:r w:rsidR="001F4F3E">
        <w:rPr>
          <w:b/>
          <w:sz w:val="26"/>
          <w:szCs w:val="26"/>
        </w:rPr>
        <w:t>.</w:t>
      </w:r>
      <w:r w:rsidR="0078415B">
        <w:rPr>
          <w:b/>
          <w:sz w:val="26"/>
          <w:szCs w:val="26"/>
        </w:rPr>
        <w:t xml:space="preserve"> </w:t>
      </w:r>
    </w:p>
    <w:p w:rsidR="004F6968" w:rsidRPr="00ED60A1" w:rsidRDefault="009752B7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</w:t>
      </w:r>
      <w:r w:rsidR="009C0389" w:rsidRPr="00A57AE8">
        <w:rPr>
          <w:b/>
          <w:sz w:val="26"/>
          <w:szCs w:val="26"/>
        </w:rPr>
        <w:t xml:space="preserve">№ </w:t>
      </w:r>
      <w:r w:rsidR="00260830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260830">
        <w:rPr>
          <w:b/>
          <w:sz w:val="26"/>
          <w:szCs w:val="26"/>
          <w:u w:val="single"/>
          <w:lang w:val="en-US"/>
        </w:rPr>
        <w:t>T</w:t>
      </w:r>
      <w:r w:rsidR="00ED60A1">
        <w:rPr>
          <w:b/>
          <w:sz w:val="26"/>
          <w:szCs w:val="26"/>
          <w:u w:val="single"/>
        </w:rPr>
        <w:t>.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965226" w:rsidRPr="003A3983" w:rsidRDefault="00965226" w:rsidP="0096522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3A3983">
        <w:rPr>
          <w:b/>
          <w:bCs/>
          <w:sz w:val="26"/>
          <w:szCs w:val="26"/>
        </w:rPr>
        <w:t>Общая часть.</w:t>
      </w:r>
    </w:p>
    <w:p w:rsidR="00965226" w:rsidRPr="00B42B2A" w:rsidRDefault="00965226" w:rsidP="00B42B2A">
      <w:pPr>
        <w:ind w:left="426" w:firstLine="0"/>
        <w:contextualSpacing/>
        <w:rPr>
          <w:sz w:val="24"/>
          <w:szCs w:val="24"/>
        </w:rPr>
      </w:pPr>
      <w:r w:rsidRPr="003A3983">
        <w:t>1.1.</w:t>
      </w:r>
      <w:r w:rsidRPr="003A3983">
        <w:tab/>
      </w:r>
      <w:r w:rsidRPr="00B42B2A">
        <w:rPr>
          <w:sz w:val="24"/>
          <w:szCs w:val="24"/>
        </w:rPr>
        <w:t>Филиал ПАО «МРСК Центра» - «Белгородэнерго» производит закупку для нужд производственной деятельности.</w:t>
      </w:r>
    </w:p>
    <w:p w:rsidR="00965226" w:rsidRPr="00B42B2A" w:rsidRDefault="00965226" w:rsidP="00B42B2A">
      <w:pPr>
        <w:ind w:left="426" w:firstLine="0"/>
        <w:contextualSpacing/>
        <w:rPr>
          <w:sz w:val="24"/>
          <w:szCs w:val="24"/>
        </w:rPr>
      </w:pPr>
      <w:r w:rsidRPr="00B42B2A">
        <w:rPr>
          <w:sz w:val="24"/>
          <w:szCs w:val="24"/>
        </w:rPr>
        <w:t>1.2.</w:t>
      </w:r>
      <w:r w:rsidRPr="00B42B2A">
        <w:rPr>
          <w:sz w:val="24"/>
          <w:szCs w:val="24"/>
        </w:rPr>
        <w:tab/>
        <w:t>Наименование и количество поставляемой продукции:</w:t>
      </w:r>
    </w:p>
    <w:p w:rsidR="00965226" w:rsidRPr="003A3983" w:rsidRDefault="00965226" w:rsidP="00B42B2A">
      <w:pPr>
        <w:ind w:left="426" w:firstLine="0"/>
        <w:contextualSpacing/>
      </w:pPr>
    </w:p>
    <w:tbl>
      <w:tblPr>
        <w:tblW w:w="993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1417"/>
        <w:gridCol w:w="1276"/>
        <w:gridCol w:w="1721"/>
      </w:tblGrid>
      <w:tr w:rsidR="00965226" w:rsidRPr="000D0225" w:rsidTr="00BA690A">
        <w:trPr>
          <w:trHeight w:val="70"/>
          <w:tblHeader/>
          <w:jc w:val="right"/>
        </w:trPr>
        <w:tc>
          <w:tcPr>
            <w:tcW w:w="704" w:type="dxa"/>
            <w:shd w:val="clear" w:color="auto" w:fill="auto"/>
            <w:vAlign w:val="center"/>
          </w:tcPr>
          <w:p w:rsidR="00965226" w:rsidRPr="00B42B2A" w:rsidRDefault="00965226" w:rsidP="00B42B2A">
            <w:pPr>
              <w:ind w:firstLine="0"/>
              <w:contextualSpacing/>
              <w:jc w:val="center"/>
              <w:rPr>
                <w:sz w:val="24"/>
              </w:rPr>
            </w:pPr>
            <w:r w:rsidRPr="00B42B2A">
              <w:rPr>
                <w:bCs/>
                <w:sz w:val="24"/>
              </w:rPr>
              <w:t>№ п/п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65226" w:rsidRPr="00B42B2A" w:rsidRDefault="00965226" w:rsidP="00B42B2A">
            <w:pPr>
              <w:ind w:left="426" w:firstLine="0"/>
              <w:contextualSpacing/>
              <w:jc w:val="center"/>
              <w:rPr>
                <w:sz w:val="24"/>
              </w:rPr>
            </w:pPr>
            <w:r w:rsidRPr="00B42B2A">
              <w:rPr>
                <w:bCs/>
                <w:sz w:val="24"/>
              </w:rPr>
              <w:t>Наименование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226" w:rsidRPr="00B42B2A" w:rsidRDefault="00965226" w:rsidP="00B42B2A">
            <w:pPr>
              <w:ind w:left="-110" w:firstLine="0"/>
              <w:contextualSpacing/>
              <w:jc w:val="center"/>
              <w:rPr>
                <w:sz w:val="24"/>
              </w:rPr>
            </w:pPr>
            <w:r w:rsidRPr="00B42B2A">
              <w:rPr>
                <w:bCs/>
                <w:sz w:val="24"/>
              </w:rPr>
              <w:t>№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226" w:rsidRPr="00B42B2A" w:rsidRDefault="00965226" w:rsidP="00B42B2A">
            <w:pPr>
              <w:ind w:left="426" w:firstLine="0"/>
              <w:contextualSpacing/>
              <w:jc w:val="center"/>
              <w:rPr>
                <w:sz w:val="24"/>
              </w:rPr>
            </w:pPr>
            <w:r w:rsidRPr="00B42B2A">
              <w:rPr>
                <w:bCs/>
                <w:sz w:val="24"/>
              </w:rPr>
              <w:t>Ед. 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965226" w:rsidRPr="00B42B2A" w:rsidRDefault="00965226" w:rsidP="00B42B2A">
            <w:pPr>
              <w:ind w:left="426" w:firstLine="0"/>
              <w:contextualSpacing/>
              <w:jc w:val="center"/>
              <w:rPr>
                <w:sz w:val="24"/>
              </w:rPr>
            </w:pPr>
            <w:r w:rsidRPr="00B42B2A">
              <w:rPr>
                <w:sz w:val="24"/>
              </w:rPr>
              <w:t>Кол-во</w:t>
            </w:r>
          </w:p>
        </w:tc>
      </w:tr>
      <w:tr w:rsidR="00965226" w:rsidRPr="000D0225" w:rsidTr="00BA690A">
        <w:trPr>
          <w:trHeight w:val="232"/>
          <w:jc w:val="right"/>
        </w:trPr>
        <w:tc>
          <w:tcPr>
            <w:tcW w:w="704" w:type="dxa"/>
            <w:shd w:val="clear" w:color="auto" w:fill="auto"/>
            <w:vAlign w:val="center"/>
          </w:tcPr>
          <w:p w:rsidR="00965226" w:rsidRPr="00B42B2A" w:rsidRDefault="00965226" w:rsidP="00B42B2A">
            <w:pPr>
              <w:pStyle w:val="ad"/>
              <w:numPr>
                <w:ilvl w:val="0"/>
                <w:numId w:val="16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965226" w:rsidRPr="00B42B2A" w:rsidRDefault="00965226" w:rsidP="00B42B2A">
            <w:pPr>
              <w:ind w:left="426" w:firstLine="0"/>
              <w:contextualSpacing/>
              <w:jc w:val="center"/>
              <w:rPr>
                <w:sz w:val="24"/>
                <w:lang w:val="en-US"/>
              </w:rPr>
            </w:pPr>
            <w:r w:rsidRPr="00B42B2A">
              <w:rPr>
                <w:sz w:val="24"/>
              </w:rPr>
              <w:t xml:space="preserve">Клемма </w:t>
            </w:r>
            <w:r w:rsidRPr="00B42B2A">
              <w:rPr>
                <w:sz w:val="24"/>
                <w:lang w:val="en-US"/>
              </w:rPr>
              <w:t>WAGO 222-413</w:t>
            </w:r>
          </w:p>
        </w:tc>
        <w:tc>
          <w:tcPr>
            <w:tcW w:w="1417" w:type="dxa"/>
            <w:shd w:val="clear" w:color="auto" w:fill="auto"/>
          </w:tcPr>
          <w:p w:rsidR="00965226" w:rsidRPr="00B42B2A" w:rsidRDefault="00965226" w:rsidP="00B42B2A">
            <w:pPr>
              <w:ind w:left="-110" w:firstLine="0"/>
              <w:contextualSpacing/>
              <w:jc w:val="center"/>
              <w:rPr>
                <w:sz w:val="24"/>
                <w:lang w:val="en-US"/>
              </w:rPr>
            </w:pPr>
            <w:r w:rsidRPr="00B42B2A">
              <w:rPr>
                <w:sz w:val="24"/>
                <w:lang w:val="en-US"/>
              </w:rPr>
              <w:t>2267077</w:t>
            </w:r>
          </w:p>
        </w:tc>
        <w:tc>
          <w:tcPr>
            <w:tcW w:w="1276" w:type="dxa"/>
            <w:shd w:val="clear" w:color="auto" w:fill="auto"/>
          </w:tcPr>
          <w:p w:rsidR="00965226" w:rsidRPr="00B42B2A" w:rsidRDefault="00965226" w:rsidP="00B42B2A">
            <w:pPr>
              <w:ind w:left="426" w:firstLine="0"/>
              <w:contextualSpacing/>
              <w:jc w:val="center"/>
              <w:rPr>
                <w:sz w:val="24"/>
              </w:rPr>
            </w:pPr>
            <w:r w:rsidRPr="00B42B2A">
              <w:rPr>
                <w:sz w:val="24"/>
              </w:rPr>
              <w:t>шт</w:t>
            </w:r>
          </w:p>
        </w:tc>
        <w:tc>
          <w:tcPr>
            <w:tcW w:w="1721" w:type="dxa"/>
            <w:shd w:val="clear" w:color="auto" w:fill="auto"/>
          </w:tcPr>
          <w:p w:rsidR="00965226" w:rsidRPr="00B42B2A" w:rsidRDefault="00965226" w:rsidP="00B42B2A">
            <w:pPr>
              <w:ind w:left="426" w:firstLine="0"/>
              <w:contextualSpacing/>
              <w:jc w:val="center"/>
              <w:rPr>
                <w:sz w:val="24"/>
              </w:rPr>
            </w:pPr>
            <w:r w:rsidRPr="00B42B2A">
              <w:rPr>
                <w:sz w:val="24"/>
              </w:rPr>
              <w:t>168</w:t>
            </w:r>
          </w:p>
        </w:tc>
      </w:tr>
    </w:tbl>
    <w:p w:rsidR="00965226" w:rsidRPr="00B42B2A" w:rsidRDefault="00965226" w:rsidP="00B42B2A">
      <w:pPr>
        <w:ind w:left="426" w:firstLine="0"/>
        <w:contextualSpacing/>
        <w:rPr>
          <w:sz w:val="24"/>
          <w:szCs w:val="24"/>
        </w:rPr>
      </w:pPr>
      <w:r w:rsidRPr="00B42B2A">
        <w:rPr>
          <w:sz w:val="24"/>
          <w:szCs w:val="24"/>
        </w:rPr>
        <w:t>1.3.</w:t>
      </w:r>
      <w:r w:rsidRPr="00B42B2A">
        <w:rPr>
          <w:sz w:val="24"/>
          <w:szCs w:val="24"/>
        </w:rPr>
        <w:tab/>
        <w:t>Адрес поставки - г. Белгород, 5-й Заводской переулок, д.17. Срок поставки –</w:t>
      </w:r>
      <w:r w:rsidR="00B42B2A">
        <w:rPr>
          <w:sz w:val="24"/>
          <w:szCs w:val="24"/>
        </w:rPr>
        <w:t xml:space="preserve"> </w:t>
      </w:r>
      <w:r w:rsidRPr="00B42B2A">
        <w:rPr>
          <w:sz w:val="24"/>
          <w:szCs w:val="24"/>
        </w:rPr>
        <w:t xml:space="preserve">с момента заключения договора </w:t>
      </w:r>
      <w:r w:rsidR="00866E78">
        <w:rPr>
          <w:sz w:val="24"/>
          <w:szCs w:val="24"/>
        </w:rPr>
        <w:t>до 2</w:t>
      </w:r>
      <w:bookmarkStart w:id="1" w:name="_GoBack"/>
      <w:bookmarkEnd w:id="1"/>
      <w:r w:rsidR="00B42B2A">
        <w:rPr>
          <w:sz w:val="24"/>
          <w:szCs w:val="24"/>
        </w:rPr>
        <w:t>0.08.2021</w:t>
      </w:r>
      <w:r w:rsidRPr="00B42B2A">
        <w:rPr>
          <w:sz w:val="24"/>
          <w:szCs w:val="24"/>
        </w:rPr>
        <w:t>.</w:t>
      </w:r>
    </w:p>
    <w:p w:rsidR="00965226" w:rsidRPr="00020DD3" w:rsidRDefault="00965226" w:rsidP="00773399">
      <w:pPr>
        <w:ind w:firstLine="0"/>
        <w:jc w:val="center"/>
        <w:rPr>
          <w:sz w:val="24"/>
          <w:szCs w:val="24"/>
        </w:rPr>
      </w:pPr>
    </w:p>
    <w:p w:rsidR="003C29F0" w:rsidRPr="00ED60A1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D60A1">
        <w:rPr>
          <w:b/>
          <w:bCs/>
          <w:sz w:val="26"/>
          <w:szCs w:val="26"/>
        </w:rPr>
        <w:t>Технические требования к продукции.</w:t>
      </w:r>
    </w:p>
    <w:p w:rsidR="003C29F0" w:rsidRPr="00BE5448" w:rsidRDefault="003C29F0" w:rsidP="003C29F0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</w:t>
      </w:r>
      <w:r w:rsidR="00B42B2A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таблице:</w:t>
      </w:r>
    </w:p>
    <w:p w:rsidR="003C29F0" w:rsidRDefault="003C29F0" w:rsidP="003C29F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2567"/>
        <w:gridCol w:w="7938"/>
      </w:tblGrid>
      <w:tr w:rsidR="00DE331A" w:rsidRPr="00A70FDC" w:rsidTr="00ED60A1">
        <w:trPr>
          <w:trHeight w:val="313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60A1" w:rsidRDefault="00DE331A" w:rsidP="00ED60A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3D16">
              <w:rPr>
                <w:color w:val="000000"/>
                <w:sz w:val="24"/>
                <w:szCs w:val="24"/>
              </w:rPr>
              <w:t xml:space="preserve">Клемма </w:t>
            </w:r>
          </w:p>
          <w:p w:rsidR="00DE331A" w:rsidRPr="00A70FDC" w:rsidRDefault="00DE331A" w:rsidP="00ED60A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3D16">
              <w:rPr>
                <w:color w:val="000000"/>
                <w:sz w:val="24"/>
                <w:szCs w:val="24"/>
              </w:rPr>
              <w:t>WAGO 222-413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31A" w:rsidRPr="002A0606" w:rsidRDefault="00DE331A" w:rsidP="00ED60A1">
            <w:pPr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B3682">
              <w:rPr>
                <w:sz w:val="24"/>
                <w:szCs w:val="24"/>
              </w:rPr>
              <w:t xml:space="preserve">Количество контактов - </w:t>
            </w:r>
            <w:r>
              <w:rPr>
                <w:sz w:val="24"/>
                <w:szCs w:val="24"/>
              </w:rPr>
              <w:t>3</w:t>
            </w:r>
          </w:p>
        </w:tc>
      </w:tr>
      <w:tr w:rsidR="00DE331A" w:rsidRPr="00A70FDC" w:rsidTr="00ED60A1">
        <w:trPr>
          <w:trHeight w:val="342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  <w:shd w:val="clear" w:color="auto" w:fill="FFFFFF"/>
              </w:rPr>
              <w:t>Сечение жилы, мм2 – 0,</w:t>
            </w:r>
            <w:r>
              <w:rPr>
                <w:sz w:val="24"/>
                <w:szCs w:val="24"/>
                <w:shd w:val="clear" w:color="auto" w:fill="FFFFFF"/>
              </w:rPr>
              <w:t>08-2,5</w:t>
            </w:r>
          </w:p>
        </w:tc>
      </w:tr>
      <w:tr w:rsidR="00DE331A" w:rsidRPr="00A70FDC" w:rsidTr="00ED60A1">
        <w:trPr>
          <w:trHeight w:val="330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  <w:shd w:val="clear" w:color="auto" w:fill="FFFFFF"/>
              </w:rPr>
              <w:t>Номинальное напряжение, В - 380</w:t>
            </w:r>
          </w:p>
        </w:tc>
      </w:tr>
      <w:tr w:rsidR="00DE331A" w:rsidRPr="00A70FDC" w:rsidTr="00ED60A1">
        <w:trPr>
          <w:trHeight w:val="330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  <w:shd w:val="clear" w:color="auto" w:fill="FFFFFF"/>
              </w:rPr>
              <w:t>Номинальный ток, А - 32</w:t>
            </w:r>
          </w:p>
        </w:tc>
      </w:tr>
      <w:tr w:rsidR="00DE331A" w:rsidRPr="00A70FDC" w:rsidTr="00ED60A1">
        <w:trPr>
          <w:trHeight w:val="342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31A" w:rsidRPr="007B3682" w:rsidRDefault="00DE331A" w:rsidP="00ED60A1">
            <w:pPr>
              <w:ind w:firstLine="0"/>
              <w:jc w:val="left"/>
              <w:rPr>
                <w:b/>
                <w:sz w:val="24"/>
                <w:szCs w:val="24"/>
                <w:shd w:val="clear" w:color="auto" w:fill="FFFFFF"/>
              </w:rPr>
            </w:pPr>
            <w:r w:rsidRPr="007B3682">
              <w:rPr>
                <w:rStyle w:val="af1"/>
                <w:b w:val="0"/>
                <w:sz w:val="24"/>
                <w:szCs w:val="24"/>
              </w:rPr>
              <w:t>Высота, мм – 14,5</w:t>
            </w:r>
          </w:p>
        </w:tc>
      </w:tr>
      <w:tr w:rsidR="00DE331A" w:rsidRPr="00A70FDC" w:rsidTr="00ED60A1">
        <w:trPr>
          <w:trHeight w:val="342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</w:rPr>
              <w:t xml:space="preserve">Длина, мм – </w:t>
            </w:r>
            <w:r>
              <w:rPr>
                <w:sz w:val="24"/>
                <w:szCs w:val="24"/>
              </w:rPr>
              <w:t>20,5</w:t>
            </w:r>
          </w:p>
        </w:tc>
      </w:tr>
      <w:tr w:rsidR="00DE331A" w:rsidRPr="00A70FDC" w:rsidTr="00ED60A1">
        <w:trPr>
          <w:trHeight w:val="342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</w:rPr>
              <w:t xml:space="preserve">Ширина, мм – </w:t>
            </w:r>
            <w:r>
              <w:rPr>
                <w:sz w:val="24"/>
                <w:szCs w:val="24"/>
              </w:rPr>
              <w:t>17</w:t>
            </w:r>
          </w:p>
        </w:tc>
      </w:tr>
      <w:tr w:rsidR="00DE331A" w:rsidRPr="00A70FDC" w:rsidTr="00ED60A1">
        <w:trPr>
          <w:trHeight w:val="342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</w:rPr>
              <w:t>Диапазон рабочих температур от -60 до +105</w:t>
            </w:r>
            <w:r w:rsidR="00DC0F4C">
              <w:rPr>
                <w:sz w:val="24"/>
                <w:szCs w:val="24"/>
              </w:rPr>
              <w:t xml:space="preserve"> С</w:t>
            </w:r>
          </w:p>
        </w:tc>
      </w:tr>
      <w:tr w:rsidR="00DE331A" w:rsidRPr="00A70FDC" w:rsidTr="00ED60A1">
        <w:trPr>
          <w:trHeight w:val="342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</w:rPr>
              <w:t>Импульсное напряжение, кВ - 4</w:t>
            </w:r>
          </w:p>
        </w:tc>
      </w:tr>
      <w:tr w:rsidR="00DE331A" w:rsidRPr="00A70FDC" w:rsidTr="00ED60A1">
        <w:trPr>
          <w:trHeight w:val="342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1A" w:rsidRPr="00A70FDC" w:rsidRDefault="00DE331A" w:rsidP="00C366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31A" w:rsidRPr="007B3682" w:rsidRDefault="00DE331A" w:rsidP="00ED60A1">
            <w:pPr>
              <w:ind w:firstLine="0"/>
              <w:jc w:val="left"/>
              <w:rPr>
                <w:sz w:val="24"/>
                <w:szCs w:val="24"/>
              </w:rPr>
            </w:pPr>
            <w:r w:rsidRPr="007B3682">
              <w:rPr>
                <w:sz w:val="24"/>
                <w:szCs w:val="24"/>
              </w:rPr>
              <w:t>Цвет - серый</w:t>
            </w:r>
          </w:p>
        </w:tc>
      </w:tr>
    </w:tbl>
    <w:p w:rsidR="003C29F0" w:rsidRDefault="003C29F0" w:rsidP="003C29F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C29F0" w:rsidRDefault="003C29F0" w:rsidP="003C29F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C29F0" w:rsidRDefault="003C29F0" w:rsidP="003C29F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C29F0" w:rsidRDefault="003C29F0" w:rsidP="003C29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3C29F0" w:rsidRDefault="003C29F0" w:rsidP="003C29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3C29F0" w:rsidRDefault="003C29F0" w:rsidP="00B42B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</w:t>
      </w:r>
      <w:r w:rsidR="00B42B2A">
        <w:rPr>
          <w:sz w:val="24"/>
          <w:szCs w:val="24"/>
        </w:rPr>
        <w:t>.</w:t>
      </w:r>
    </w:p>
    <w:p w:rsidR="003C29F0" w:rsidRDefault="003C29F0" w:rsidP="003C29F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для нужд </w:t>
      </w:r>
      <w:r w:rsidR="000359BD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C29F0" w:rsidRDefault="003C29F0" w:rsidP="003C29F0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3C29F0" w:rsidRPr="00CF1FB0" w:rsidRDefault="003C29F0" w:rsidP="003C29F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3C29F0" w:rsidRPr="00A05BC8" w:rsidRDefault="003C29F0" w:rsidP="003C29F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3C29F0" w:rsidRDefault="003C29F0" w:rsidP="003C29F0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3C29F0" w:rsidRDefault="003C29F0" w:rsidP="003C29F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ГОСТ 23216</w:t>
      </w:r>
      <w:r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>
        <w:rPr>
          <w:sz w:val="24"/>
          <w:szCs w:val="24"/>
        </w:rPr>
        <w:t xml:space="preserve">-82,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C29F0" w:rsidRPr="00F64478" w:rsidRDefault="003C29F0" w:rsidP="003C29F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3C29F0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C29F0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3C29F0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3C29F0" w:rsidRPr="00961849" w:rsidRDefault="003C29F0" w:rsidP="00ED60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3C29F0" w:rsidRPr="00961849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3C29F0" w:rsidRDefault="003C29F0" w:rsidP="003C29F0">
      <w:pPr>
        <w:spacing w:line="276" w:lineRule="auto"/>
        <w:rPr>
          <w:sz w:val="24"/>
          <w:szCs w:val="24"/>
        </w:rPr>
      </w:pPr>
    </w:p>
    <w:p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C29F0" w:rsidRPr="00B85AF2" w:rsidRDefault="00ED60A1" w:rsidP="003C29F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="003C29F0" w:rsidRPr="00B85AF2">
        <w:rPr>
          <w:szCs w:val="24"/>
        </w:rPr>
        <w:t xml:space="preserve">В комплект поставки </w:t>
      </w:r>
      <w:r w:rsidR="003C29F0">
        <w:rPr>
          <w:szCs w:val="24"/>
        </w:rPr>
        <w:t>кабельной арматуры</w:t>
      </w:r>
      <w:r w:rsidR="003C29F0" w:rsidRPr="00B85AF2">
        <w:rPr>
          <w:szCs w:val="24"/>
        </w:rPr>
        <w:t xml:space="preserve"> должн</w:t>
      </w:r>
      <w:r w:rsidR="003C29F0">
        <w:rPr>
          <w:szCs w:val="24"/>
        </w:rPr>
        <w:t>ы</w:t>
      </w:r>
      <w:r w:rsidR="003C29F0" w:rsidRPr="00B85AF2">
        <w:rPr>
          <w:szCs w:val="24"/>
        </w:rPr>
        <w:t xml:space="preserve"> входить</w:t>
      </w:r>
      <w:r w:rsidR="003C29F0">
        <w:rPr>
          <w:szCs w:val="24"/>
        </w:rPr>
        <w:t xml:space="preserve"> документы</w:t>
      </w:r>
      <w:r w:rsidR="003C29F0" w:rsidRPr="00B85AF2">
        <w:rPr>
          <w:szCs w:val="24"/>
        </w:rPr>
        <w:t xml:space="preserve">: </w:t>
      </w:r>
    </w:p>
    <w:p w:rsidR="003C29F0" w:rsidRPr="00141F52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3C29F0" w:rsidRPr="00141F52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C29F0" w:rsidRPr="00920AA3" w:rsidRDefault="003C29F0" w:rsidP="003C29F0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3C29F0" w:rsidRDefault="00ED60A1" w:rsidP="003C29F0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C29F0"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3C29F0">
        <w:rPr>
          <w:sz w:val="24"/>
          <w:szCs w:val="24"/>
        </w:rPr>
        <w:t>-82</w:t>
      </w:r>
      <w:r w:rsidR="003C29F0"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 w:rsidR="003C29F0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3C29F0" w:rsidRDefault="00ED60A1" w:rsidP="00ED60A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C29F0"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3C29F0" w:rsidRDefault="00ED60A1" w:rsidP="00ED60A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3C29F0"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="003C29F0" w:rsidRPr="00F64478">
        <w:rPr>
          <w:sz w:val="24"/>
          <w:szCs w:val="24"/>
        </w:rPr>
        <w:t xml:space="preserve"> </w:t>
      </w:r>
    </w:p>
    <w:p w:rsidR="00857E35" w:rsidRPr="00ED60A1" w:rsidRDefault="00857E35" w:rsidP="00ED60A1">
      <w:pPr>
        <w:tabs>
          <w:tab w:val="left" w:pos="1560"/>
        </w:tabs>
        <w:ind w:firstLine="0"/>
        <w:rPr>
          <w:sz w:val="24"/>
          <w:szCs w:val="24"/>
        </w:rPr>
      </w:pPr>
    </w:p>
    <w:p w:rsidR="003C29F0" w:rsidRDefault="003C29F0" w:rsidP="003C29F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C29F0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359BD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3C29F0" w:rsidRPr="00ED60A1" w:rsidRDefault="00ED60A1" w:rsidP="00ED60A1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C29F0" w:rsidRPr="00ED60A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65226" w:rsidRDefault="00965226" w:rsidP="00965226">
      <w:pPr>
        <w:rPr>
          <w:sz w:val="26"/>
          <w:szCs w:val="26"/>
        </w:rPr>
      </w:pPr>
    </w:p>
    <w:p w:rsidR="00965226" w:rsidRPr="00B25295" w:rsidRDefault="00965226" w:rsidP="00965226">
      <w:pPr>
        <w:ind w:left="142" w:firstLine="0"/>
        <w:rPr>
          <w:sz w:val="26"/>
          <w:szCs w:val="26"/>
        </w:rPr>
      </w:pPr>
      <w:r w:rsidRPr="003A3983">
        <w:rPr>
          <w:sz w:val="26"/>
          <w:szCs w:val="26"/>
          <w:u w:val="single"/>
        </w:rPr>
        <w:t>Гл.</w:t>
      </w:r>
      <w:r w:rsidR="00B42B2A">
        <w:rPr>
          <w:sz w:val="26"/>
          <w:szCs w:val="26"/>
          <w:u w:val="single"/>
        </w:rPr>
        <w:t xml:space="preserve"> </w:t>
      </w:r>
      <w:r w:rsidRPr="003A3983">
        <w:rPr>
          <w:sz w:val="26"/>
          <w:szCs w:val="26"/>
          <w:u w:val="single"/>
        </w:rPr>
        <w:t>инженер Борисовского РЭС</w:t>
      </w:r>
      <w:r>
        <w:rPr>
          <w:sz w:val="26"/>
          <w:szCs w:val="26"/>
        </w:rPr>
        <w:t>_________</w:t>
      </w:r>
      <w:r w:rsidRPr="00C22EEF">
        <w:rPr>
          <w:sz w:val="26"/>
          <w:szCs w:val="26"/>
        </w:rPr>
        <w:t>_____/__________________/___</w:t>
      </w:r>
      <w:r w:rsidRPr="003A3983">
        <w:rPr>
          <w:sz w:val="26"/>
          <w:szCs w:val="26"/>
          <w:u w:val="single"/>
        </w:rPr>
        <w:t>Рахимов Р.Р.</w:t>
      </w:r>
      <w:r w:rsidRPr="00C22EEF">
        <w:rPr>
          <w:sz w:val="26"/>
          <w:szCs w:val="26"/>
        </w:rPr>
        <w:t xml:space="preserve">___                                                                                                                       </w:t>
      </w:r>
      <w:r w:rsidRPr="00C22EEF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</w:t>
      </w:r>
    </w:p>
    <w:p w:rsidR="00920AA3" w:rsidRPr="00ED60A1" w:rsidRDefault="00920AA3" w:rsidP="00965226">
      <w:pPr>
        <w:ind w:firstLine="0"/>
        <w:rPr>
          <w:sz w:val="22"/>
          <w:szCs w:val="22"/>
        </w:rPr>
      </w:pPr>
    </w:p>
    <w:sectPr w:rsidR="00920AA3" w:rsidRPr="00ED60A1" w:rsidSect="00ED60A1">
      <w:headerReference w:type="even" r:id="rId11"/>
      <w:pgSz w:w="12240" w:h="15840" w:code="1"/>
      <w:pgMar w:top="1134" w:right="616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439" w:rsidRDefault="00A00439">
      <w:r>
        <w:separator/>
      </w:r>
    </w:p>
  </w:endnote>
  <w:endnote w:type="continuationSeparator" w:id="0">
    <w:p w:rsidR="00A00439" w:rsidRDefault="00A0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439" w:rsidRDefault="00A00439">
      <w:r>
        <w:separator/>
      </w:r>
    </w:p>
  </w:footnote>
  <w:footnote w:type="continuationSeparator" w:id="0">
    <w:p w:rsidR="00A00439" w:rsidRDefault="00A00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AD5B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6741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12F"/>
    <w:rsid w:val="000D0F91"/>
    <w:rsid w:val="000D162D"/>
    <w:rsid w:val="000D18FE"/>
    <w:rsid w:val="000D3775"/>
    <w:rsid w:val="000D39DD"/>
    <w:rsid w:val="000D4FD2"/>
    <w:rsid w:val="000D59BE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07D7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32D9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05B9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A5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BC4"/>
    <w:rsid w:val="001D5D1C"/>
    <w:rsid w:val="001E319B"/>
    <w:rsid w:val="001E634A"/>
    <w:rsid w:val="001E6D26"/>
    <w:rsid w:val="001F090B"/>
    <w:rsid w:val="001F19B0"/>
    <w:rsid w:val="001F4F3E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4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76D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81C4A"/>
    <w:rsid w:val="00283DC1"/>
    <w:rsid w:val="00284D1E"/>
    <w:rsid w:val="00285586"/>
    <w:rsid w:val="002855D1"/>
    <w:rsid w:val="002868AC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0606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8B4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27C0D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945"/>
    <w:rsid w:val="00370C33"/>
    <w:rsid w:val="0037125E"/>
    <w:rsid w:val="00372200"/>
    <w:rsid w:val="003723BC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85437"/>
    <w:rsid w:val="003909BB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54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04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226A"/>
    <w:rsid w:val="004153BA"/>
    <w:rsid w:val="004153C2"/>
    <w:rsid w:val="00415731"/>
    <w:rsid w:val="00416124"/>
    <w:rsid w:val="004172AF"/>
    <w:rsid w:val="00417997"/>
    <w:rsid w:val="00420B73"/>
    <w:rsid w:val="00422F11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5DA1"/>
    <w:rsid w:val="004477EA"/>
    <w:rsid w:val="0045049C"/>
    <w:rsid w:val="00450986"/>
    <w:rsid w:val="00451C4D"/>
    <w:rsid w:val="00451FF3"/>
    <w:rsid w:val="00454E4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86D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6AB2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04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2B34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6D6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01B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DB2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2465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12F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0A6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2507"/>
    <w:rsid w:val="00853BF9"/>
    <w:rsid w:val="008546A6"/>
    <w:rsid w:val="00855D50"/>
    <w:rsid w:val="008561B8"/>
    <w:rsid w:val="00856ED6"/>
    <w:rsid w:val="008574C3"/>
    <w:rsid w:val="00857D4B"/>
    <w:rsid w:val="00857E35"/>
    <w:rsid w:val="008606C1"/>
    <w:rsid w:val="0086167B"/>
    <w:rsid w:val="0086182C"/>
    <w:rsid w:val="00865492"/>
    <w:rsid w:val="008656B8"/>
    <w:rsid w:val="008667B2"/>
    <w:rsid w:val="00866AD0"/>
    <w:rsid w:val="00866BD0"/>
    <w:rsid w:val="00866E78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548D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167"/>
    <w:rsid w:val="00924511"/>
    <w:rsid w:val="009265EE"/>
    <w:rsid w:val="00926A04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226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052A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439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0A1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1D63"/>
    <w:rsid w:val="00AB23A7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5BED"/>
    <w:rsid w:val="00AD7048"/>
    <w:rsid w:val="00AE1B50"/>
    <w:rsid w:val="00AE20B1"/>
    <w:rsid w:val="00AE2CE9"/>
    <w:rsid w:val="00AE3899"/>
    <w:rsid w:val="00AE3A2B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2A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54D"/>
    <w:rsid w:val="00B74E68"/>
    <w:rsid w:val="00B75EE6"/>
    <w:rsid w:val="00B76525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C03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55C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3D52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5C35"/>
    <w:rsid w:val="00C9764E"/>
    <w:rsid w:val="00CA14A5"/>
    <w:rsid w:val="00CA1F26"/>
    <w:rsid w:val="00CA392A"/>
    <w:rsid w:val="00CA3E19"/>
    <w:rsid w:val="00CA4F63"/>
    <w:rsid w:val="00CA5205"/>
    <w:rsid w:val="00CA62A0"/>
    <w:rsid w:val="00CA6A7A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2F2F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3FCE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6B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4713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0F4C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52D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31A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1D46"/>
    <w:rsid w:val="00E0451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3B2C"/>
    <w:rsid w:val="00E44D77"/>
    <w:rsid w:val="00E45151"/>
    <w:rsid w:val="00E4760B"/>
    <w:rsid w:val="00E5021E"/>
    <w:rsid w:val="00E5057D"/>
    <w:rsid w:val="00E50FBF"/>
    <w:rsid w:val="00E52AF7"/>
    <w:rsid w:val="00E52C11"/>
    <w:rsid w:val="00E52EF1"/>
    <w:rsid w:val="00E545DF"/>
    <w:rsid w:val="00E54A70"/>
    <w:rsid w:val="00E5567C"/>
    <w:rsid w:val="00E57E1B"/>
    <w:rsid w:val="00E60539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E51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0A1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41B"/>
    <w:rsid w:val="00F46DCA"/>
    <w:rsid w:val="00F46FBB"/>
    <w:rsid w:val="00F47571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590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3D16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75813"/>
  <w15:docId w15:val="{5C4D5F84-E1AD-4D94-9B6B-92C36986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character" w:customStyle="1" w:styleId="ae">
    <w:name w:val="Абзац списка Знак"/>
    <w:link w:val="ad"/>
    <w:uiPriority w:val="34"/>
    <w:locked/>
    <w:rsid w:val="00965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8C9F5-42E3-4E31-8842-1AFA4559D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2CB49-3FA1-4B54-8FBE-87D1AD60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Ковалев Александр Владимирович</cp:lastModifiedBy>
  <cp:revision>5</cp:revision>
  <cp:lastPrinted>2010-09-30T13:29:00Z</cp:lastPrinted>
  <dcterms:created xsi:type="dcterms:W3CDTF">2021-06-28T13:35:00Z</dcterms:created>
  <dcterms:modified xsi:type="dcterms:W3CDTF">2021-07-14T13:51:00Z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